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default" w:ascii="黑体" w:hAnsi="黑体" w:eastAsia="黑体" w:cs="黑体"/>
          <w:b w:val="0"/>
          <w:snapToGrid/>
          <w:color w:val="000000"/>
          <w:kern w:val="2"/>
          <w:sz w:val="32"/>
          <w:szCs w:val="32"/>
          <w:lang w:val="en-US" w:eastAsia="zh-CN" w:bidi="ar-SA"/>
        </w:rPr>
      </w:pPr>
      <w:bookmarkStart w:id="0" w:name="_Toc18993"/>
      <w:r>
        <w:rPr>
          <w:rFonts w:hint="eastAsia" w:ascii="黑体" w:hAnsi="黑体" w:eastAsia="黑体" w:cs="黑体"/>
          <w:b w:val="0"/>
          <w:snapToGrid/>
          <w:color w:val="000000"/>
          <w:kern w:val="2"/>
          <w:sz w:val="32"/>
          <w:szCs w:val="32"/>
          <w:lang w:val="en-US" w:eastAsia="zh-CN" w:bidi="ar-SA"/>
        </w:rPr>
        <w:t>附件2</w:t>
      </w:r>
    </w:p>
    <w:p>
      <w:pPr>
        <w:pStyle w:val="2"/>
        <w:tabs>
          <w:tab w:val="left" w:pos="1555"/>
          <w:tab w:val="center" w:pos="4213"/>
        </w:tabs>
        <w:bidi w:val="0"/>
        <w:jc w:val="left"/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  <w:tab/>
      </w:r>
    </w:p>
    <w:p>
      <w:pPr>
        <w:pStyle w:val="2"/>
        <w:tabs>
          <w:tab w:val="left" w:pos="1555"/>
          <w:tab w:val="center" w:pos="4213"/>
        </w:tabs>
        <w:bidi w:val="0"/>
        <w:jc w:val="left"/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  <w:tab/>
      </w:r>
      <w:r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  <w:t>淄博市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  <w:t>企业工程技术人才工作经历证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  <w:t>明</w:t>
      </w:r>
    </w:p>
    <w:p>
      <w:pPr>
        <w:widowControl w:val="0"/>
        <w:numPr>
          <w:ins w:id="0" w:author="蟋小蟀" w:date=""/>
        </w:numPr>
        <w:kinsoku/>
        <w:autoSpaceDE/>
        <w:autoSpaceDN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兹有我单位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同志，累计从事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 w:bidi="ar-SA"/>
        </w:rPr>
        <w:t>（填写从事具体专业）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工程技术工作共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 xml:space="preserve">年。主要工作经历如下: </w:t>
      </w:r>
    </w:p>
    <w:p>
      <w:pPr>
        <w:widowControl w:val="0"/>
        <w:numPr>
          <w:ins w:id="1" w:author="蟋小蟀" w:date=""/>
        </w:numPr>
        <w:kinsoku/>
        <w:autoSpaceDE/>
        <w:autoSpaceDN/>
        <w:adjustRightInd/>
        <w:snapToGrid/>
        <w:spacing w:line="600" w:lineRule="exact"/>
        <w:ind w:firstLine="640"/>
        <w:jc w:val="both"/>
        <w:textAlignment w:val="auto"/>
        <w:rPr>
          <w:rFonts w:ascii="Calibri" w:hAnsi="Calibri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ascii="Calibri" w:hAnsi="Calibri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2779"/>
        <w:gridCol w:w="1747"/>
        <w:gridCol w:w="1452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ns w:id="2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起止年月</w:t>
            </w: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ns w:id="3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工作单位</w:t>
            </w: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ns w:id="4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从事的专业技术工作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ns w:id="5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所任专业技术岗位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ns w:id="6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7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ind w:left="250" w:hanging="249" w:hangingChars="104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8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9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0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1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2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3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4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5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6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7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8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19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0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1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2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3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4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5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6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7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8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29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30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31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32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33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34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35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ns w:id="36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 w:val="0"/>
        <w:numPr>
          <w:ins w:id="37" w:author="蟋小蟀" w:date=""/>
        </w:numPr>
        <w:kinsoku/>
        <w:autoSpaceDE/>
        <w:autoSpaceDN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特此证明。</w:t>
      </w:r>
    </w:p>
    <w:p>
      <w:pPr>
        <w:keepNext w:val="0"/>
        <w:keepLines w:val="0"/>
        <w:pageBreakBefore w:val="0"/>
        <w:widowControl w:val="0"/>
        <w:numPr>
          <w:ins w:id="38" w:author="蟋小蟀" w:date="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1"/>
        <w:jc w:val="both"/>
        <w:textAlignment w:val="auto"/>
        <w:rPr>
          <w:rFonts w:hint="eastAsia" w:ascii="仿宋" w:hAnsi="仿宋" w:eastAsia="仿宋" w:cs="仿宋"/>
          <w:snapToGrid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ns w:id="39" w:author="蟋小蟀" w:date="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1"/>
        <w:jc w:val="both"/>
        <w:textAlignment w:val="auto"/>
        <w:rPr>
          <w:rFonts w:hint="eastAsia" w:ascii="仿宋" w:hAnsi="仿宋" w:eastAsia="仿宋" w:cs="仿宋"/>
          <w:snapToGrid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ns w:id="40" w:author="蟋小蟀" w:date=""/>
        </w:numPr>
        <w:kinsoku/>
        <w:autoSpaceDE/>
        <w:autoSpaceDN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 xml:space="preserve">单位负责人(签名):            单位（公章）：            </w:t>
      </w:r>
    </w:p>
    <w:p>
      <w:pPr>
        <w:widowControl w:val="0"/>
        <w:numPr>
          <w:ins w:id="41" w:author="蟋小蟀" w:date=""/>
        </w:numPr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ns w:id="42" w:author="Lenovo File" w:date=""/>
        </w:numPr>
        <w:tabs>
          <w:tab w:val="right" w:pos="2566"/>
        </w:tabs>
        <w:kinsoku/>
        <w:autoSpaceDE/>
        <w:autoSpaceDN/>
        <w:adjustRightInd/>
        <w:snapToGrid/>
        <w:spacing w:line="600" w:lineRule="exact"/>
        <w:ind w:firstLine="4800" w:firstLineChars="1500"/>
        <w:jc w:val="both"/>
        <w:textAlignment w:val="auto"/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蟋小蟀">
    <w15:presenceInfo w15:providerId="WPS Office" w15:userId="472855618"/>
  </w15:person>
  <w15:person w15:author="文印">
    <w15:presenceInfo w15:providerId="None" w15:userId="文印"/>
  </w15:person>
  <w15:person w15:author="Lenovo File">
    <w15:presenceInfo w15:providerId="None" w15:userId="Lenovo Fi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2ZDNlOGU5MGI2ZTViZjE4NTk3NzNiYjg5MzY0YTEifQ=="/>
    <w:docVar w:name="KSO_WPS_MARK_KEY" w:val="e1f4cd42-8cc5-4aa1-aad3-892da9c6ca2d"/>
  </w:docVars>
  <w:rsids>
    <w:rsidRoot w:val="00000000"/>
    <w:rsid w:val="1096370B"/>
    <w:rsid w:val="20B21A83"/>
    <w:rsid w:val="2EC25593"/>
    <w:rsid w:val="305B301C"/>
    <w:rsid w:val="32472844"/>
    <w:rsid w:val="4B0C1F19"/>
    <w:rsid w:val="58622A95"/>
    <w:rsid w:val="5AF63F75"/>
    <w:rsid w:val="5D41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100" w:beforeLines="100" w:beforeAutospacing="0" w:after="100" w:afterLines="100" w:afterAutospacing="0"/>
      <w:jc w:val="center"/>
      <w:outlineLvl w:val="0"/>
    </w:pPr>
    <w:rPr>
      <w:rFonts w:hint="eastAsia" w:ascii="宋体" w:hAnsi="宋体" w:eastAsia="宋体" w:cs="宋体"/>
      <w:b/>
      <w:kern w:val="44"/>
      <w:sz w:val="36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next w:val="1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table" w:styleId="5">
    <w:name w:val="Table Grid"/>
    <w:basedOn w:val="4"/>
    <w:qFormat/>
    <w:uiPriority w:val="0"/>
    <w:rPr>
      <w:rFonts w:ascii="Calibri" w:hAnsi="Calibri" w:cs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110</Characters>
  <Lines>0</Lines>
  <Paragraphs>0</Paragraphs>
  <TotalTime>19</TotalTime>
  <ScaleCrop>false</ScaleCrop>
  <LinksUpToDate>false</LinksUpToDate>
  <CharactersWithSpaces>159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2024-04-28T08:42:00Z</dcterms:created>
  <dc:creator>Administrator</dc:creator>
  <cp:lastModifiedBy>侯宗薇</cp:lastModifiedBy>
  <dcterms:modified xsi:type="dcterms:W3CDTF">2024-07-23T06:40:06Z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D9A11E85E254467AA580CEA9BB43676E</vt:lpwstr>
  </property>
</Properties>
</file>