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F30F0">
      <w:pPr>
        <w:pStyle w:val="2"/>
        <w:tabs>
          <w:tab w:val="left" w:pos="1555"/>
          <w:tab w:val="center" w:pos="4213"/>
        </w:tabs>
        <w:bidi w:val="0"/>
        <w:jc w:val="left"/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</w:pPr>
      <w:bookmarkStart w:id="0" w:name="_Toc18993"/>
    </w:p>
    <w:p w14:paraId="12AEF74C">
      <w:pPr>
        <w:pStyle w:val="2"/>
        <w:tabs>
          <w:tab w:val="left" w:pos="1555"/>
          <w:tab w:val="center" w:pos="4213"/>
        </w:tabs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>淄博市企业工程技术人才工作经历证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snapToGrid/>
          <w:color w:val="000000"/>
          <w:kern w:val="2"/>
          <w:sz w:val="36"/>
          <w:szCs w:val="36"/>
          <w:lang w:val="en-US" w:eastAsia="zh-CN" w:bidi="ar-SA"/>
        </w:rPr>
        <w:t>明</w:t>
      </w:r>
    </w:p>
    <w:p w14:paraId="42DA5892">
      <w:pPr>
        <w:widowControl w:val="0"/>
        <w:numPr>
          <w:ins w:id="0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兹有我单位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同志，累计从事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>（填写从事具体专业）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工程技术工作共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年。主要工作经历如下: </w:t>
      </w:r>
    </w:p>
    <w:p w14:paraId="2960F6DA">
      <w:pPr>
        <w:widowControl w:val="0"/>
        <w:numPr>
          <w:ins w:id="1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ascii="Calibri" w:hAnsi="Calibri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ascii="Calibri" w:hAnsi="Calibri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779"/>
        <w:gridCol w:w="1747"/>
        <w:gridCol w:w="1452"/>
        <w:gridCol w:w="1148"/>
      </w:tblGrid>
      <w:tr w14:paraId="3F08E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B92C">
            <w:pPr>
              <w:keepNext w:val="0"/>
              <w:keepLines w:val="0"/>
              <w:pageBreakBefore w:val="0"/>
              <w:widowControl w:val="0"/>
              <w:numPr>
                <w:ins w:id="2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起止年月</w:t>
            </w: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76FF0">
            <w:pPr>
              <w:keepNext w:val="0"/>
              <w:keepLines w:val="0"/>
              <w:pageBreakBefore w:val="0"/>
              <w:widowControl w:val="0"/>
              <w:numPr>
                <w:ins w:id="3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工作单位</w:t>
            </w: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9DF74">
            <w:pPr>
              <w:keepNext w:val="0"/>
              <w:keepLines w:val="0"/>
              <w:pageBreakBefore w:val="0"/>
              <w:widowControl w:val="0"/>
              <w:numPr>
                <w:ins w:id="4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从事的专业技术工作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D8E6E">
            <w:pPr>
              <w:keepNext w:val="0"/>
              <w:keepLines w:val="0"/>
              <w:pageBreakBefore w:val="0"/>
              <w:widowControl w:val="0"/>
              <w:numPr>
                <w:ins w:id="5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所任专业技术岗位</w:t>
            </w: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DE1D9">
            <w:pPr>
              <w:keepNext w:val="0"/>
              <w:keepLines w:val="0"/>
              <w:pageBreakBefore w:val="0"/>
              <w:widowControl w:val="0"/>
              <w:numPr>
                <w:ins w:id="6" w:author="蟋小蟀" w:date="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/>
                <w:kern w:val="2"/>
                <w:sz w:val="28"/>
                <w:szCs w:val="28"/>
                <w:lang w:val="en-US" w:eastAsia="zh-CN" w:bidi="ar-SA"/>
              </w:rPr>
              <w:t>证明人</w:t>
            </w:r>
          </w:p>
        </w:tc>
      </w:tr>
      <w:tr w14:paraId="2DA2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FEEB8">
            <w:pPr>
              <w:widowControl w:val="0"/>
              <w:numPr>
                <w:ins w:id="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ind w:left="250" w:hanging="249" w:hangingChars="104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4808E">
            <w:pPr>
              <w:widowControl w:val="0"/>
              <w:numPr>
                <w:ins w:id="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2F1A2">
            <w:pPr>
              <w:widowControl w:val="0"/>
              <w:numPr>
                <w:ins w:id="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EB12A">
            <w:pPr>
              <w:widowControl w:val="0"/>
              <w:numPr>
                <w:ins w:id="1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97B41">
            <w:pPr>
              <w:widowControl w:val="0"/>
              <w:numPr>
                <w:ins w:id="1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AA04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FBE98">
            <w:pPr>
              <w:widowControl w:val="0"/>
              <w:numPr>
                <w:ins w:id="1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54E1F">
            <w:pPr>
              <w:widowControl w:val="0"/>
              <w:numPr>
                <w:ins w:id="1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2408A">
            <w:pPr>
              <w:widowControl w:val="0"/>
              <w:numPr>
                <w:ins w:id="1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6D1D5">
            <w:pPr>
              <w:widowControl w:val="0"/>
              <w:numPr>
                <w:ins w:id="1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B2DF3">
            <w:pPr>
              <w:widowControl w:val="0"/>
              <w:numPr>
                <w:ins w:id="1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02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FD25">
            <w:pPr>
              <w:widowControl w:val="0"/>
              <w:numPr>
                <w:ins w:id="1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C4B09">
            <w:pPr>
              <w:widowControl w:val="0"/>
              <w:numPr>
                <w:ins w:id="1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F9D88">
            <w:pPr>
              <w:widowControl w:val="0"/>
              <w:numPr>
                <w:ins w:id="1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C4FB8">
            <w:pPr>
              <w:widowControl w:val="0"/>
              <w:numPr>
                <w:ins w:id="2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1BC1C">
            <w:pPr>
              <w:widowControl w:val="0"/>
              <w:numPr>
                <w:ins w:id="2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786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782D1">
            <w:pPr>
              <w:widowControl w:val="0"/>
              <w:numPr>
                <w:ins w:id="2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0A226">
            <w:pPr>
              <w:widowControl w:val="0"/>
              <w:numPr>
                <w:ins w:id="2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66DF0">
            <w:pPr>
              <w:widowControl w:val="0"/>
              <w:numPr>
                <w:ins w:id="2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BAD9C">
            <w:pPr>
              <w:widowControl w:val="0"/>
              <w:numPr>
                <w:ins w:id="2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E7C68">
            <w:pPr>
              <w:widowControl w:val="0"/>
              <w:numPr>
                <w:ins w:id="2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8D8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05485">
            <w:pPr>
              <w:widowControl w:val="0"/>
              <w:numPr>
                <w:ins w:id="27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F42F5">
            <w:pPr>
              <w:widowControl w:val="0"/>
              <w:numPr>
                <w:ins w:id="28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CBF63">
            <w:pPr>
              <w:widowControl w:val="0"/>
              <w:numPr>
                <w:ins w:id="29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1E424">
            <w:pPr>
              <w:widowControl w:val="0"/>
              <w:numPr>
                <w:ins w:id="30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3DDEA">
            <w:pPr>
              <w:widowControl w:val="0"/>
              <w:numPr>
                <w:ins w:id="31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812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16281">
            <w:pPr>
              <w:widowControl w:val="0"/>
              <w:numPr>
                <w:ins w:id="32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right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2D61D">
            <w:pPr>
              <w:widowControl w:val="0"/>
              <w:numPr>
                <w:ins w:id="33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F9B2D">
            <w:pPr>
              <w:widowControl w:val="0"/>
              <w:numPr>
                <w:ins w:id="34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3302B">
            <w:pPr>
              <w:widowControl w:val="0"/>
              <w:numPr>
                <w:ins w:id="35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61A75">
            <w:pPr>
              <w:widowControl w:val="0"/>
              <w:numPr>
                <w:ins w:id="36" w:author="文印" w:date="2022-07-15T15:40:00Z"/>
              </w:numPr>
              <w:kinsoku/>
              <w:autoSpaceDE/>
              <w:autoSpaceDN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 w:cs="Times New Roman"/>
                <w:snapToGrid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F3FEF7C">
      <w:pPr>
        <w:widowControl w:val="0"/>
        <w:numPr>
          <w:ins w:id="37" w:author="蟋小蟀" w:date=""/>
        </w:numPr>
        <w:kinsoku/>
        <w:autoSpaceDE/>
        <w:autoSpaceDN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特此证明。</w:t>
      </w:r>
    </w:p>
    <w:p w14:paraId="2621B6F2">
      <w:pPr>
        <w:keepNext w:val="0"/>
        <w:keepLines w:val="0"/>
        <w:pageBreakBefore w:val="0"/>
        <w:widowControl w:val="0"/>
        <w:numPr>
          <w:ins w:id="38" w:author="蟋小蟀" w:date="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1"/>
        <w:jc w:val="both"/>
        <w:textAlignment w:val="auto"/>
        <w:rPr>
          <w:rFonts w:hint="eastAsia" w:ascii="仿宋" w:hAnsi="仿宋" w:eastAsia="仿宋" w:cs="仿宋"/>
          <w:snapToGrid/>
          <w:kern w:val="2"/>
          <w:sz w:val="21"/>
          <w:szCs w:val="21"/>
          <w:lang w:val="en-US" w:eastAsia="zh-CN" w:bidi="ar-SA"/>
        </w:rPr>
      </w:pPr>
    </w:p>
    <w:p w14:paraId="5B783C51">
      <w:pPr>
        <w:keepNext w:val="0"/>
        <w:keepLines w:val="0"/>
        <w:pageBreakBefore w:val="0"/>
        <w:widowControl w:val="0"/>
        <w:numPr>
          <w:ins w:id="39" w:author="蟋小蟀" w:date="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1"/>
        <w:jc w:val="both"/>
        <w:textAlignment w:val="auto"/>
        <w:rPr>
          <w:rFonts w:hint="eastAsia" w:ascii="仿宋" w:hAnsi="仿宋" w:eastAsia="仿宋" w:cs="仿宋"/>
          <w:snapToGrid/>
          <w:kern w:val="2"/>
          <w:sz w:val="21"/>
          <w:szCs w:val="21"/>
          <w:lang w:val="en-US" w:eastAsia="zh-CN" w:bidi="ar-SA"/>
        </w:rPr>
      </w:pPr>
    </w:p>
    <w:p w14:paraId="264E8064">
      <w:pPr>
        <w:widowControl w:val="0"/>
        <w:numPr>
          <w:ins w:id="40" w:author="蟋小蟀" w:date=""/>
        </w:numPr>
        <w:kinsoku/>
        <w:autoSpaceDE/>
        <w:autoSpaceDN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 xml:space="preserve">单位负责人(签名):              单位（公章）：            </w:t>
      </w:r>
    </w:p>
    <w:p w14:paraId="7956A9CB">
      <w:pPr>
        <w:widowControl w:val="0"/>
        <w:numPr>
          <w:ins w:id="41" w:author="蟋小蟀" w:date=""/>
        </w:numPr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</w:pPr>
    </w:p>
    <w:p w14:paraId="75F3A507">
      <w:pPr>
        <w:widowControl w:val="0"/>
        <w:numPr>
          <w:ins w:id="42" w:author="蟋小蟀" w:date=""/>
        </w:numPr>
        <w:tabs>
          <w:tab w:val="right" w:pos="2566"/>
        </w:tabs>
        <w:kinsoku/>
        <w:autoSpaceDE/>
        <w:autoSpaceDN/>
        <w:adjustRightInd/>
        <w:snapToGrid/>
        <w:spacing w:line="600" w:lineRule="exact"/>
        <w:ind w:firstLine="5440" w:firstLineChars="1700"/>
        <w:jc w:val="both"/>
        <w:textAlignment w:val="auto"/>
      </w:pPr>
      <w:bookmarkStart w:id="1" w:name="_GoBack"/>
      <w:bookmarkEnd w:id="1"/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 w:bidi="ar-SA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蟋小蟀">
    <w15:presenceInfo w15:providerId="WPS Office" w15:userId="472855618"/>
  </w15:person>
  <w15:person w15:author="文印">
    <w15:presenceInfo w15:providerId="None" w15:userId="文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DNlOGU5MGI2ZTViZjE4NTk3NzNiYjg5MzY0YTEifQ=="/>
    <w:docVar w:name="KSO_WPS_MARK_KEY" w:val="e1f4cd42-8cc5-4aa1-aad3-892da9c6ca2d"/>
  </w:docVars>
  <w:rsids>
    <w:rsidRoot w:val="00000000"/>
    <w:rsid w:val="1096370B"/>
    <w:rsid w:val="173B4DD0"/>
    <w:rsid w:val="20B21A83"/>
    <w:rsid w:val="2EC25593"/>
    <w:rsid w:val="305B301C"/>
    <w:rsid w:val="32472844"/>
    <w:rsid w:val="4B0C1F19"/>
    <w:rsid w:val="5718350E"/>
    <w:rsid w:val="58622A95"/>
    <w:rsid w:val="5AF63F75"/>
    <w:rsid w:val="5D41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100" w:beforeLines="100" w:beforeAutospacing="0" w:after="100" w:afterLines="100" w:afterAutospacing="0"/>
      <w:jc w:val="center"/>
      <w:outlineLvl w:val="0"/>
    </w:pPr>
    <w:rPr>
      <w:rFonts w:hint="eastAsia" w:ascii="宋体" w:hAnsi="宋体" w:eastAsia="宋体" w:cs="宋体"/>
      <w:b/>
      <w:kern w:val="44"/>
      <w:sz w:val="36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next w:val="1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table" w:styleId="5">
    <w:name w:val="Table Grid"/>
    <w:basedOn w:val="4"/>
    <w:qFormat/>
    <w:uiPriority w:val="0"/>
    <w:rPr>
      <w:rFonts w:ascii="Calibri" w:hAnsi="Calibri" w:cs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110</Characters>
  <Lines>0</Lines>
  <Paragraphs>0</Paragraphs>
  <TotalTime>19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2024-04-28T08:42:00Z</dcterms:created>
  <dc:creator>Administrator</dc:creator>
  <cp:lastModifiedBy>Administrator</cp:lastModifiedBy>
  <dcterms:modified xsi:type="dcterms:W3CDTF">2025-08-21T08:29:33Z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D9A11E85E254467AA580CEA9BB43676E</vt:lpwstr>
  </property>
  <property fmtid="{D5CDD505-2E9C-101B-9397-08002B2CF9AE}" pid="4" name="KSOTemplateDocerSaveRecord">
    <vt:lpwstr>eyJoZGlkIjoiZmY3YjJiZjJhYjc2OGQwM2Y4YWUyNTZkMjEwMjFlMjYifQ==</vt:lpwstr>
  </property>
</Properties>
</file>